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7B4AC292"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 xml:space="preserve">DĖL </w:t>
      </w:r>
      <w:r w:rsidR="004B3CEC">
        <w:rPr>
          <w:rFonts w:ascii="Times New Roman" w:hAnsi="Times New Roman" w:cs="Times New Roman"/>
          <w:b/>
          <w:sz w:val="24"/>
          <w:szCs w:val="24"/>
        </w:rPr>
        <w:t>NEKILNOJAMOJO TURTO</w:t>
      </w:r>
      <w:r w:rsidR="00710A27">
        <w:rPr>
          <w:rFonts w:ascii="Times New Roman" w:hAnsi="Times New Roman" w:cs="Times New Roman"/>
          <w:b/>
          <w:sz w:val="24"/>
          <w:szCs w:val="24"/>
        </w:rPr>
        <w:t xml:space="preserve"> MOKESČIO</w:t>
      </w:r>
      <w:r w:rsidRPr="006522A1">
        <w:rPr>
          <w:rFonts w:ascii="Times New Roman" w:hAnsi="Times New Roman" w:cs="Times New Roman"/>
          <w:b/>
          <w:sz w:val="24"/>
          <w:szCs w:val="24"/>
        </w:rPr>
        <w:t xml:space="preserve"> 202</w:t>
      </w:r>
      <w:r w:rsidR="00F3500A">
        <w:rPr>
          <w:rFonts w:ascii="Times New Roman" w:hAnsi="Times New Roman" w:cs="Times New Roman"/>
          <w:b/>
          <w:sz w:val="24"/>
          <w:szCs w:val="24"/>
        </w:rPr>
        <w:t>5</w:t>
      </w:r>
      <w:r w:rsidRPr="006522A1">
        <w:rPr>
          <w:rFonts w:ascii="Times New Roman" w:hAnsi="Times New Roman" w:cs="Times New Roman"/>
          <w:b/>
          <w:sz w:val="24"/>
          <w:szCs w:val="24"/>
        </w:rPr>
        <w:t xml:space="preserve"> METŲ </w:t>
      </w:r>
      <w:r w:rsidR="004B3CEC">
        <w:rPr>
          <w:rFonts w:ascii="Times New Roman" w:hAnsi="Times New Roman" w:cs="Times New Roman"/>
          <w:b/>
          <w:sz w:val="24"/>
          <w:szCs w:val="24"/>
        </w:rPr>
        <w:t>TARIFŲ NUSTATYMO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690081AC"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6D54D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6D77C9">
        <w:rPr>
          <w:rFonts w:ascii="Times New Roman" w:eastAsia="Times New Roman" w:hAnsi="Times New Roman" w:cs="Times New Roman"/>
          <w:bCs/>
          <w:sz w:val="24"/>
          <w:szCs w:val="24"/>
          <w:lang w:val="lt-LT" w:eastAsia="ja-JP"/>
        </w:rPr>
        <w:t>birželio</w:t>
      </w:r>
      <w:r w:rsidR="00CD3D5F" w:rsidRPr="004D587B">
        <w:rPr>
          <w:rFonts w:ascii="Times New Roman" w:eastAsia="Times New Roman" w:hAnsi="Times New Roman" w:cs="Times New Roman"/>
          <w:bCs/>
          <w:sz w:val="24"/>
          <w:szCs w:val="24"/>
          <w:lang w:val="lt-LT" w:eastAsia="ja-JP"/>
        </w:rPr>
        <w:t xml:space="preserve"> </w:t>
      </w:r>
      <w:r w:rsidR="00C95FF1">
        <w:rPr>
          <w:rFonts w:ascii="Times New Roman" w:eastAsia="Times New Roman" w:hAnsi="Times New Roman" w:cs="Times New Roman"/>
          <w:bCs/>
          <w:sz w:val="24"/>
          <w:szCs w:val="24"/>
          <w:lang w:val="lt-LT" w:eastAsia="ja-JP"/>
        </w:rPr>
        <w:t>18</w:t>
      </w:r>
      <w:r w:rsidRPr="004D587B">
        <w:rPr>
          <w:rFonts w:ascii="Times New Roman" w:eastAsia="Times New Roman" w:hAnsi="Times New Roman" w:cs="Times New Roman"/>
          <w:bCs/>
          <w:sz w:val="24"/>
          <w:szCs w:val="24"/>
          <w:lang w:val="lt-LT" w:eastAsia="ja-JP"/>
        </w:rPr>
        <w:t xml:space="preserve"> d. </w:t>
      </w:r>
      <w:r w:rsidR="00FA04FA">
        <w:rPr>
          <w:rFonts w:ascii="Times New Roman" w:eastAsia="Times New Roman" w:hAnsi="Times New Roman" w:cs="Times New Roman"/>
          <w:bCs/>
          <w:sz w:val="24"/>
          <w:szCs w:val="24"/>
          <w:lang w:val="lt-LT" w:eastAsia="ja-JP"/>
        </w:rPr>
        <w:t>Nr. T10-</w:t>
      </w:r>
      <w:r w:rsidR="00C95FF1">
        <w:rPr>
          <w:rFonts w:ascii="Times New Roman" w:eastAsia="Times New Roman" w:hAnsi="Times New Roman" w:cs="Times New Roman"/>
          <w:bCs/>
          <w:sz w:val="24"/>
          <w:szCs w:val="24"/>
          <w:lang w:val="lt-LT" w:eastAsia="ja-JP"/>
        </w:rPr>
        <w:t>130</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Del="00C95FF1" w:rsidRDefault="006D0EEC" w:rsidP="006D0EEC">
      <w:pPr>
        <w:spacing w:after="0" w:line="240" w:lineRule="auto"/>
        <w:rPr>
          <w:del w:id="0" w:author="Sadauskienė, Dalia" w:date="2024-06-18T21:28:00Z" w16du:dateUtc="2024-06-18T18:28:00Z"/>
          <w:rFonts w:ascii="Times New Roman" w:eastAsia="Times New Roman" w:hAnsi="Times New Roman" w:cs="Times New Roman"/>
          <w:bCs/>
          <w:sz w:val="24"/>
          <w:szCs w:val="24"/>
          <w:lang w:val="lt-LT" w:eastAsia="ja-JP"/>
        </w:rPr>
      </w:pPr>
    </w:p>
    <w:p w14:paraId="75EEEFEC" w14:textId="77777777" w:rsidR="00B61097" w:rsidRPr="004D587B" w:rsidRDefault="00B61097"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B61097" w:rsidRDefault="000C7CFD" w:rsidP="009262CF">
      <w:pPr>
        <w:spacing w:after="0" w:line="240" w:lineRule="auto"/>
        <w:ind w:firstLine="1247"/>
        <w:contextualSpacing/>
        <w:jc w:val="both"/>
        <w:rPr>
          <w:rFonts w:ascii="Times New Roman" w:eastAsia="Times New Roman" w:hAnsi="Times New Roman" w:cs="Times New Roman"/>
          <w:b/>
          <w:sz w:val="24"/>
          <w:szCs w:val="24"/>
          <w:lang w:val="lt-LT"/>
        </w:rPr>
      </w:pPr>
      <w:r w:rsidRPr="00B61097">
        <w:rPr>
          <w:rFonts w:ascii="Times New Roman" w:eastAsia="Times New Roman" w:hAnsi="Times New Roman" w:cs="Times New Roman"/>
          <w:b/>
          <w:sz w:val="24"/>
          <w:szCs w:val="24"/>
          <w:lang w:val="lt-LT"/>
        </w:rPr>
        <w:t xml:space="preserve">1. </w:t>
      </w:r>
      <w:r w:rsidR="001B4DEA" w:rsidRPr="00B61097">
        <w:rPr>
          <w:rFonts w:ascii="Times New Roman" w:eastAsia="Times New Roman" w:hAnsi="Times New Roman" w:cs="Times New Roman"/>
          <w:b/>
          <w:sz w:val="24"/>
          <w:szCs w:val="24"/>
          <w:lang w:val="lt-LT"/>
        </w:rPr>
        <w:t xml:space="preserve">Parengto sprendimo projekto tikslas ir uždaviniai. </w:t>
      </w:r>
    </w:p>
    <w:p w14:paraId="0B63DF01" w14:textId="7E17559E" w:rsidR="00707302" w:rsidRPr="00B61097" w:rsidRDefault="006C2CD4"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sz w:val="24"/>
          <w:szCs w:val="24"/>
          <w:lang w:val="lt-LT"/>
        </w:rPr>
        <w:t>Nustatyti nekilnojamojo turto mokesčio tarifus 202</w:t>
      </w:r>
      <w:r w:rsidR="00F3500A" w:rsidRPr="00B61097">
        <w:rPr>
          <w:rFonts w:ascii="Times New Roman" w:hAnsi="Times New Roman" w:cs="Times New Roman"/>
          <w:sz w:val="24"/>
          <w:szCs w:val="24"/>
          <w:lang w:val="lt-LT"/>
        </w:rPr>
        <w:t>5</w:t>
      </w:r>
      <w:r w:rsidRPr="00B61097">
        <w:rPr>
          <w:rFonts w:ascii="Times New Roman" w:hAnsi="Times New Roman" w:cs="Times New Roman"/>
          <w:sz w:val="24"/>
          <w:szCs w:val="24"/>
          <w:lang w:val="lt-LT"/>
        </w:rPr>
        <w:t xml:space="preserve"> metų mokestiniam laikotarpiui</w:t>
      </w:r>
      <w:r w:rsidR="000C7CFD" w:rsidRPr="00B61097">
        <w:rPr>
          <w:rFonts w:ascii="Times New Roman" w:hAnsi="Times New Roman" w:cs="Times New Roman"/>
          <w:sz w:val="24"/>
          <w:szCs w:val="24"/>
          <w:lang w:val="lt-LT"/>
        </w:rPr>
        <w:t>.</w:t>
      </w:r>
    </w:p>
    <w:p w14:paraId="1B090674" w14:textId="77777777" w:rsidR="00B61097" w:rsidRDefault="00B61097" w:rsidP="00B61097">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0DF41850" w14:textId="0896C4D0" w:rsidR="001B4DEA" w:rsidRPr="00B61097"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r w:rsidRPr="00B61097">
        <w:rPr>
          <w:rFonts w:ascii="Times New Roman" w:eastAsia="Times New Roman" w:hAnsi="Times New Roman" w:cs="Times New Roman"/>
          <w:b/>
          <w:sz w:val="24"/>
          <w:szCs w:val="24"/>
          <w:lang w:val="lt-LT"/>
        </w:rPr>
        <w:t xml:space="preserve">2. </w:t>
      </w:r>
      <w:r w:rsidR="001B4DEA" w:rsidRPr="00B61097">
        <w:rPr>
          <w:rFonts w:ascii="Times New Roman" w:eastAsia="Times New Roman" w:hAnsi="Times New Roman" w:cs="Times New Roman"/>
          <w:b/>
          <w:sz w:val="24"/>
          <w:szCs w:val="24"/>
          <w:lang w:val="lt-LT"/>
        </w:rPr>
        <w:t>Siūlomos teisinio reguliavimo nuostatos.</w:t>
      </w:r>
    </w:p>
    <w:p w14:paraId="68556577" w14:textId="2BD7B9D0" w:rsidR="001B4DEA" w:rsidRPr="00B61097" w:rsidRDefault="004B3CEC"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sz w:val="24"/>
          <w:szCs w:val="24"/>
          <w:lang w:val="lt-LT"/>
        </w:rPr>
        <w:t>Lietuvos Respublikos nekilnojamojo turto mokesčio  įstatymo 6 straipsnio 1, 2 ir 3 dalys:</w:t>
      </w:r>
    </w:p>
    <w:p w14:paraId="36D95439" w14:textId="27440A24" w:rsidR="004B3CEC" w:rsidRPr="00B61097" w:rsidRDefault="004B3CEC" w:rsidP="009262CF">
      <w:pPr>
        <w:tabs>
          <w:tab w:val="left" w:pos="9356"/>
        </w:tabs>
        <w:spacing w:after="0" w:line="240" w:lineRule="auto"/>
        <w:ind w:firstLine="1247"/>
        <w:jc w:val="both"/>
        <w:rPr>
          <w:rFonts w:ascii="Times New Roman" w:hAnsi="Times New Roman" w:cs="Times New Roman"/>
          <w:color w:val="000000"/>
          <w:sz w:val="24"/>
          <w:szCs w:val="24"/>
          <w:lang w:val="lt-LT" w:eastAsia="lt-LT"/>
        </w:rPr>
      </w:pPr>
      <w:r w:rsidRPr="00B61097">
        <w:rPr>
          <w:rFonts w:ascii="Times New Roman" w:hAnsi="Times New Roman" w:cs="Times New Roman"/>
          <w:color w:val="000000"/>
          <w:sz w:val="24"/>
          <w:szCs w:val="24"/>
          <w:lang w:val="lt-LT" w:eastAsia="lt-LT"/>
        </w:rPr>
        <w:t>1. Mokesčio tarifas – nuo 0,5 procento iki 3 procentų nekilnojamojo turto mokestinės vertės, jeigu šiame straipsnyje nenustatyta kitaip.</w:t>
      </w:r>
    </w:p>
    <w:p w14:paraId="4A80DC7B" w14:textId="77777777" w:rsidR="004B3CEC" w:rsidRPr="00B61097" w:rsidRDefault="004B3CEC" w:rsidP="009262CF">
      <w:pPr>
        <w:tabs>
          <w:tab w:val="left" w:pos="9356"/>
        </w:tabs>
        <w:spacing w:after="0" w:line="240" w:lineRule="auto"/>
        <w:ind w:firstLine="1247"/>
        <w:jc w:val="both"/>
        <w:rPr>
          <w:rFonts w:ascii="Times New Roman" w:hAnsi="Times New Roman" w:cs="Times New Roman"/>
          <w:i/>
          <w:color w:val="000000"/>
          <w:sz w:val="24"/>
          <w:szCs w:val="24"/>
          <w:lang w:val="lt-LT"/>
        </w:rPr>
      </w:pPr>
      <w:r w:rsidRPr="00B61097">
        <w:rPr>
          <w:rFonts w:ascii="Times New Roman" w:hAnsi="Times New Roman" w:cs="Times New Roman"/>
          <w:b/>
          <w:i/>
          <w:color w:val="000000"/>
          <w:sz w:val="24"/>
          <w:szCs w:val="24"/>
          <w:lang w:val="lt-LT"/>
        </w:rPr>
        <w:t>TAR pastaba.</w:t>
      </w:r>
      <w:r w:rsidRPr="00B61097">
        <w:rPr>
          <w:rFonts w:ascii="Times New Roman" w:hAnsi="Times New Roman" w:cs="Times New Roman"/>
          <w:i/>
          <w:color w:val="000000"/>
          <w:sz w:val="24"/>
          <w:szCs w:val="24"/>
          <w:lang w:val="lt-LT"/>
        </w:rPr>
        <w:t xml:space="preserve"> 6 straipsnio 1 dalies nuostatos taikomos apskaičiuojant ir deklaruojant 2022 metų ir vėlesnių mokestinių laikotarpių nekilnojamojo turto mokestį.</w:t>
      </w:r>
    </w:p>
    <w:p w14:paraId="4C97495A" w14:textId="2D52B73F" w:rsidR="004B3CEC" w:rsidRPr="00B61097" w:rsidRDefault="004B3CEC" w:rsidP="009262CF">
      <w:pPr>
        <w:tabs>
          <w:tab w:val="left" w:pos="1276"/>
          <w:tab w:val="left" w:pos="9356"/>
        </w:tabs>
        <w:spacing w:after="0" w:line="240" w:lineRule="auto"/>
        <w:ind w:firstLine="1247"/>
        <w:jc w:val="both"/>
        <w:rPr>
          <w:rFonts w:ascii="Times New Roman" w:hAnsi="Times New Roman" w:cs="Times New Roman"/>
          <w:i/>
          <w:color w:val="000000"/>
          <w:sz w:val="24"/>
          <w:szCs w:val="24"/>
          <w:lang w:val="lt-LT"/>
        </w:rPr>
      </w:pPr>
      <w:r w:rsidRPr="00B61097">
        <w:rPr>
          <w:rFonts w:ascii="Times New Roman" w:hAnsi="Times New Roman" w:cs="Times New Roman"/>
          <w:i/>
          <w:color w:val="000000"/>
          <w:sz w:val="24"/>
          <w:szCs w:val="24"/>
          <w:lang w:val="lt-LT"/>
        </w:rPr>
        <w:t>Nuostata, kad Lietuvos Respublikos nekilnojamojo turto mokesčio įstatymo 6 straipsnio 1 dalis (2019 m. gruodžio 12 d. redakcija), 7 straipsnio 1 dalies 6, 7 punktai (2019 m. gruodžio 12 d. redakcija) įsigaliojo 2020 m. sausio 1 d., prieštarauja Lietuvos Respublikos Konstitucijos 5 straipsnio 2 daliai, 70 straipsnio 1 daliai, konstituciniams teisinės valstybės, atsakingo valdymo principams.</w:t>
      </w:r>
    </w:p>
    <w:p w14:paraId="62E5E666"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Straipsnio dalies pakeitimai:</w:t>
      </w:r>
    </w:p>
    <w:p w14:paraId="28C4B5B1"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7" w:history="1">
        <w:r w:rsidRPr="00B61097">
          <w:rPr>
            <w:rFonts w:ascii="Times New Roman" w:eastAsia="MS Mincho" w:hAnsi="Times New Roman" w:cs="Times New Roman"/>
            <w:i/>
            <w:iCs/>
            <w:color w:val="0563C1" w:themeColor="hyperlink"/>
            <w:sz w:val="24"/>
            <w:szCs w:val="24"/>
            <w:u w:val="single"/>
            <w:lang w:val="lt-LT"/>
          </w:rPr>
          <w:t>XI-1828</w:t>
        </w:r>
      </w:hyperlink>
      <w:r w:rsidRPr="00B61097">
        <w:rPr>
          <w:rFonts w:ascii="Times New Roman" w:eastAsia="MS Mincho" w:hAnsi="Times New Roman" w:cs="Times New Roman"/>
          <w:i/>
          <w:iCs/>
          <w:sz w:val="24"/>
          <w:szCs w:val="24"/>
          <w:lang w:val="lt-LT"/>
        </w:rPr>
        <w:t>, 2011-12-21, Žin., 2011, Nr. 163-7742 (2011-12-31), i. k. 1111010ISTA0XI-1828</w:t>
      </w:r>
    </w:p>
    <w:p w14:paraId="1D7B0A97"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8" w:history="1">
        <w:r w:rsidRPr="00B61097">
          <w:rPr>
            <w:rFonts w:ascii="Times New Roman" w:eastAsia="MS Mincho" w:hAnsi="Times New Roman" w:cs="Times New Roman"/>
            <w:i/>
            <w:iCs/>
            <w:color w:val="0563C1" w:themeColor="hyperlink"/>
            <w:sz w:val="24"/>
            <w:szCs w:val="24"/>
            <w:u w:val="single"/>
            <w:lang w:val="lt-LT"/>
          </w:rPr>
          <w:t>XI-2178</w:t>
        </w:r>
      </w:hyperlink>
      <w:r w:rsidRPr="00B61097">
        <w:rPr>
          <w:rFonts w:ascii="Times New Roman" w:eastAsia="MS Mincho" w:hAnsi="Times New Roman" w:cs="Times New Roman"/>
          <w:i/>
          <w:iCs/>
          <w:sz w:val="24"/>
          <w:szCs w:val="24"/>
          <w:lang w:val="lt-LT"/>
        </w:rPr>
        <w:t>, 2012-06-29, Žin., 2012, Nr. 82-4265 (2012-07-13), i. k. 1121010ISTA0XI-2178</w:t>
      </w:r>
    </w:p>
    <w:p w14:paraId="1451FAAE"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9" w:history="1">
        <w:r w:rsidRPr="00B61097">
          <w:rPr>
            <w:rFonts w:ascii="Times New Roman" w:eastAsia="MS Mincho" w:hAnsi="Times New Roman" w:cs="Times New Roman"/>
            <w:i/>
            <w:iCs/>
            <w:color w:val="0563C1" w:themeColor="hyperlink"/>
            <w:sz w:val="24"/>
            <w:szCs w:val="24"/>
            <w:u w:val="single"/>
            <w:lang w:val="lt-LT"/>
          </w:rPr>
          <w:t>XIII-2653</w:t>
        </w:r>
      </w:hyperlink>
      <w:r w:rsidRPr="00B61097">
        <w:rPr>
          <w:rFonts w:ascii="Times New Roman" w:eastAsia="MS Mincho" w:hAnsi="Times New Roman" w:cs="Times New Roman"/>
          <w:i/>
          <w:iCs/>
          <w:sz w:val="24"/>
          <w:szCs w:val="24"/>
          <w:lang w:val="lt-LT"/>
        </w:rPr>
        <w:t>, 2019-12-12, paskelbta TAR 2019-12-27, i. k. 2019-21307</w:t>
      </w:r>
    </w:p>
    <w:p w14:paraId="280AA50D"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10" w:history="1">
        <w:r w:rsidRPr="00B61097">
          <w:rPr>
            <w:rFonts w:ascii="Times New Roman" w:eastAsia="MS Mincho" w:hAnsi="Times New Roman" w:cs="Times New Roman"/>
            <w:i/>
            <w:iCs/>
            <w:color w:val="0563C1" w:themeColor="hyperlink"/>
            <w:sz w:val="24"/>
            <w:szCs w:val="24"/>
            <w:u w:val="single"/>
            <w:lang w:val="lt-LT"/>
          </w:rPr>
          <w:t>XIV-725</w:t>
        </w:r>
      </w:hyperlink>
      <w:r w:rsidRPr="00B61097">
        <w:rPr>
          <w:rFonts w:ascii="Times New Roman" w:eastAsia="MS Mincho" w:hAnsi="Times New Roman" w:cs="Times New Roman"/>
          <w:i/>
          <w:iCs/>
          <w:sz w:val="24"/>
          <w:szCs w:val="24"/>
          <w:lang w:val="lt-LT"/>
        </w:rPr>
        <w:t>, 2021-12-07, paskelbta TAR 2021-12-15, i. k. 2021-25843</w:t>
      </w:r>
    </w:p>
    <w:p w14:paraId="3B6AB445"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11" w:history="1">
        <w:r w:rsidRPr="00B61097">
          <w:rPr>
            <w:rFonts w:ascii="Times New Roman" w:eastAsia="MS Mincho" w:hAnsi="Times New Roman" w:cs="Times New Roman"/>
            <w:i/>
            <w:iCs/>
            <w:color w:val="0563C1" w:themeColor="hyperlink"/>
            <w:sz w:val="24"/>
            <w:szCs w:val="24"/>
            <w:u w:val="single"/>
            <w:lang w:val="lt-LT"/>
          </w:rPr>
          <w:t>KT67-N6/2021</w:t>
        </w:r>
      </w:hyperlink>
      <w:r w:rsidRPr="00B61097">
        <w:rPr>
          <w:rFonts w:ascii="Times New Roman" w:eastAsia="MS Mincho" w:hAnsi="Times New Roman" w:cs="Times New Roman"/>
          <w:i/>
          <w:iCs/>
          <w:sz w:val="24"/>
          <w:szCs w:val="24"/>
          <w:lang w:val="lt-LT"/>
        </w:rPr>
        <w:t>, 2021-05-13, paskelbta TAR 2022-07-01, i. k. 2022-14281</w:t>
      </w:r>
    </w:p>
    <w:p w14:paraId="1EEB687F" w14:textId="594CC619" w:rsidR="004B3CEC" w:rsidRPr="00B61097" w:rsidRDefault="004B3CEC" w:rsidP="009262CF">
      <w:pPr>
        <w:spacing w:after="0" w:line="240" w:lineRule="auto"/>
        <w:ind w:firstLine="1247"/>
        <w:jc w:val="both"/>
        <w:rPr>
          <w:rFonts w:ascii="Times New Roman" w:hAnsi="Times New Roman" w:cs="Times New Roman"/>
          <w:b/>
          <w:sz w:val="24"/>
          <w:szCs w:val="24"/>
          <w:lang w:val="lt-LT"/>
        </w:rPr>
      </w:pPr>
      <w:r w:rsidRPr="00B61097">
        <w:rPr>
          <w:rFonts w:ascii="Times New Roman" w:hAnsi="Times New Roman" w:cs="Times New Roman"/>
          <w:bCs/>
          <w:sz w:val="24"/>
          <w:szCs w:val="24"/>
          <w:lang w:val="lt-LT"/>
        </w:rPr>
        <w:t xml:space="preserve">2. Savivaldybės taryba, siekdama, kad naujas konkretus mokesčio tarifas galiotų šios savivaldybės teritorijoje nuo kito mokestinio laikotarpio pradžios, naują konkretų mokesčio tarifą turi nustatyti iki einamojo mokestinio laikotarpio liepos 1 dienos. Jeigu, vadovaujantis šio įstatymo 9 straipsnio 3 dalimi, nuo kito mokestinio laikotarpio mokestis už šio įstatymo 9 straipsnio 2 dalies 1 ir 2 punktuose nurodytą nekilnojamąjį turtą bus skaičiuojamas taikant naujai atlikto nekilnojamojo turto masinio vertinimo metu nustatytą vertę, kitą mokestinį laikotarpį galiosiantį naują konkretų mokesčio tarifą savivaldybės taryba gali nustatyti iki einamojo mokestinio laikotarpio gruodžio 1 dienos. Savivaldybės taryba gali nustatyti ir kelis konkrečius mokesčio tarifus, kurie diferencijuojami tik atsižvelgiant į vieną arba kelis iš šių kriterijų: nekilnojamojo turto paskirtį, naudojimą, teisinį statusą, jo technines savybes, priežiūros būklę, apleistumą, mokesčio mokėtojų kategorijas (dydį ar teisinę formą, ar socialinę padėtį) ar nekilnojamojo turto buvimo savivaldybės teritorijoje vietą (pagal strateginio planavimo ir teritorijų planavimo dokumentuose nustatytus prioritetus). Jeigu </w:t>
      </w:r>
      <w:r w:rsidRPr="00B61097">
        <w:rPr>
          <w:rFonts w:ascii="Times New Roman" w:hAnsi="Times New Roman" w:cs="Times New Roman"/>
          <w:sz w:val="24"/>
          <w:szCs w:val="24"/>
          <w:lang w:val="lt-LT"/>
        </w:rPr>
        <w:t xml:space="preserve">savivaldybės taryba per šioje dalyje nurodytus terminus nenustato naujų </w:t>
      </w:r>
      <w:r w:rsidRPr="00B61097">
        <w:rPr>
          <w:rFonts w:ascii="Times New Roman" w:hAnsi="Times New Roman" w:cs="Times New Roman"/>
          <w:bCs/>
          <w:sz w:val="24"/>
          <w:szCs w:val="24"/>
          <w:lang w:val="lt-LT"/>
        </w:rPr>
        <w:t xml:space="preserve">konkrečių </w:t>
      </w:r>
      <w:r w:rsidRPr="00B61097">
        <w:rPr>
          <w:rFonts w:ascii="Times New Roman" w:hAnsi="Times New Roman" w:cs="Times New Roman"/>
          <w:sz w:val="24"/>
          <w:szCs w:val="24"/>
          <w:lang w:val="lt-LT"/>
        </w:rPr>
        <w:t xml:space="preserve">mokesčio tarifų, kitą mokestinį laikotarpį galioja paskutiniai nustatyti </w:t>
      </w:r>
      <w:r w:rsidRPr="00B61097">
        <w:rPr>
          <w:rFonts w:ascii="Times New Roman" w:hAnsi="Times New Roman" w:cs="Times New Roman"/>
          <w:bCs/>
          <w:sz w:val="24"/>
          <w:szCs w:val="24"/>
          <w:lang w:val="lt-LT"/>
        </w:rPr>
        <w:t>konkret</w:t>
      </w:r>
      <w:r w:rsidRPr="00B61097">
        <w:rPr>
          <w:rFonts w:ascii="Times New Roman" w:hAnsi="Times New Roman" w:cs="Times New Roman"/>
          <w:sz w:val="24"/>
          <w:szCs w:val="24"/>
          <w:lang w:val="lt-LT"/>
        </w:rPr>
        <w:t xml:space="preserve">ūs mokesčio tarifai. </w:t>
      </w:r>
    </w:p>
    <w:p w14:paraId="48149645" w14:textId="77777777" w:rsidR="004B3CEC" w:rsidRPr="00B61097" w:rsidRDefault="004B3CEC" w:rsidP="009262CF">
      <w:pPr>
        <w:spacing w:after="0" w:line="240" w:lineRule="auto"/>
        <w:ind w:firstLine="1247"/>
        <w:jc w:val="both"/>
        <w:rPr>
          <w:rFonts w:ascii="Times New Roman" w:hAnsi="Times New Roman" w:cs="Times New Roman"/>
          <w:i/>
          <w:color w:val="000000"/>
          <w:sz w:val="24"/>
          <w:szCs w:val="24"/>
          <w:lang w:val="lt-LT"/>
        </w:rPr>
      </w:pPr>
      <w:r w:rsidRPr="00B61097">
        <w:rPr>
          <w:rFonts w:ascii="Times New Roman" w:hAnsi="Times New Roman" w:cs="Times New Roman"/>
          <w:b/>
          <w:i/>
          <w:sz w:val="24"/>
          <w:szCs w:val="24"/>
          <w:lang w:val="lt-LT"/>
        </w:rPr>
        <w:t xml:space="preserve">TAR pastaba. </w:t>
      </w:r>
      <w:r w:rsidRPr="00B61097">
        <w:rPr>
          <w:rFonts w:ascii="Times New Roman" w:hAnsi="Times New Roman" w:cs="Times New Roman"/>
          <w:i/>
          <w:color w:val="000000"/>
          <w:sz w:val="24"/>
          <w:szCs w:val="24"/>
          <w:lang w:val="lt-LT" w:eastAsia="lt-LT"/>
        </w:rPr>
        <w:t>6 straipsnio 2 ir 3 dalių nuostatos</w:t>
      </w:r>
      <w:r w:rsidRPr="00B61097">
        <w:rPr>
          <w:rFonts w:ascii="Times New Roman" w:hAnsi="Times New Roman" w:cs="Times New Roman"/>
          <w:i/>
          <w:sz w:val="24"/>
          <w:szCs w:val="24"/>
          <w:lang w:val="lt-LT" w:eastAsia="lt-LT"/>
        </w:rPr>
        <w:t xml:space="preserve"> taikomos nustatant 2021 metų ir vėlesnių mokestinių laikotarpių nekilnojamojo turto mokesčio tarifus.</w:t>
      </w:r>
    </w:p>
    <w:p w14:paraId="58D5AF81"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Straipsnio dalies pakeitimai:</w:t>
      </w:r>
    </w:p>
    <w:p w14:paraId="18BACAEC"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12" w:history="1">
        <w:r w:rsidRPr="00B61097">
          <w:rPr>
            <w:rFonts w:ascii="Times New Roman" w:eastAsia="MS Mincho" w:hAnsi="Times New Roman" w:cs="Times New Roman"/>
            <w:i/>
            <w:iCs/>
            <w:color w:val="0563C1" w:themeColor="hyperlink"/>
            <w:sz w:val="24"/>
            <w:szCs w:val="24"/>
            <w:u w:val="single"/>
            <w:lang w:val="lt-LT"/>
          </w:rPr>
          <w:t>XIII-430</w:t>
        </w:r>
      </w:hyperlink>
      <w:r w:rsidRPr="00B61097">
        <w:rPr>
          <w:rFonts w:ascii="Times New Roman" w:eastAsia="MS Mincho" w:hAnsi="Times New Roman" w:cs="Times New Roman"/>
          <w:i/>
          <w:iCs/>
          <w:sz w:val="24"/>
          <w:szCs w:val="24"/>
          <w:lang w:val="lt-LT"/>
        </w:rPr>
        <w:t>, 2017-06-08, paskelbta TAR 2017-06-19, i. k. 2017-10250</w:t>
      </w:r>
    </w:p>
    <w:p w14:paraId="51077828" w14:textId="77777777" w:rsidR="004B3CEC" w:rsidRPr="00B61097"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B61097">
        <w:rPr>
          <w:rFonts w:ascii="Times New Roman" w:eastAsia="MS Mincho" w:hAnsi="Times New Roman" w:cs="Times New Roman"/>
          <w:i/>
          <w:iCs/>
          <w:sz w:val="24"/>
          <w:szCs w:val="24"/>
          <w:lang w:val="lt-LT"/>
        </w:rPr>
        <w:t xml:space="preserve">Nr. </w:t>
      </w:r>
      <w:hyperlink r:id="rId13" w:history="1">
        <w:r w:rsidRPr="00B61097">
          <w:rPr>
            <w:rFonts w:ascii="Times New Roman" w:eastAsia="MS Mincho" w:hAnsi="Times New Roman" w:cs="Times New Roman"/>
            <w:i/>
            <w:iCs/>
            <w:color w:val="0563C1" w:themeColor="hyperlink"/>
            <w:sz w:val="24"/>
            <w:szCs w:val="24"/>
            <w:u w:val="single"/>
            <w:lang w:val="lt-LT"/>
          </w:rPr>
          <w:t>XIII-2244</w:t>
        </w:r>
      </w:hyperlink>
      <w:r w:rsidRPr="00B61097">
        <w:rPr>
          <w:rFonts w:ascii="Times New Roman" w:eastAsia="MS Mincho" w:hAnsi="Times New Roman" w:cs="Times New Roman"/>
          <w:i/>
          <w:iCs/>
          <w:sz w:val="24"/>
          <w:szCs w:val="24"/>
          <w:lang w:val="lt-LT"/>
        </w:rPr>
        <w:t>, 2019-06-13, paskelbta TAR 2019-06-27, i. k. 2019-10373</w:t>
      </w:r>
    </w:p>
    <w:p w14:paraId="662E2D0E" w14:textId="7158A198" w:rsidR="004B3CEC" w:rsidRPr="004B3CEC" w:rsidRDefault="004B3CEC" w:rsidP="009262CF">
      <w:pPr>
        <w:spacing w:after="0" w:line="240" w:lineRule="auto"/>
        <w:ind w:firstLine="1247"/>
        <w:jc w:val="both"/>
        <w:rPr>
          <w:rFonts w:ascii="Times New Roman" w:hAnsi="Times New Roman" w:cs="Times New Roman"/>
          <w:sz w:val="24"/>
          <w:szCs w:val="24"/>
          <w:lang w:val="lt-LT"/>
        </w:rPr>
      </w:pPr>
      <w:r w:rsidRPr="00B61097">
        <w:rPr>
          <w:rFonts w:ascii="Times New Roman" w:hAnsi="Times New Roman" w:cs="Times New Roman"/>
          <w:color w:val="000000"/>
          <w:sz w:val="24"/>
          <w:szCs w:val="24"/>
          <w:lang w:val="lt-LT"/>
        </w:rPr>
        <w:t xml:space="preserve">3. Jeigu savivaldybės taryba kito mokestinio laikotarpio </w:t>
      </w:r>
      <w:r w:rsidRPr="00B61097">
        <w:rPr>
          <w:rFonts w:ascii="Times New Roman" w:hAnsi="Times New Roman" w:cs="Times New Roman"/>
          <w:bCs/>
          <w:sz w:val="24"/>
          <w:szCs w:val="24"/>
          <w:lang w:val="lt-LT"/>
        </w:rPr>
        <w:t>konkrečius</w:t>
      </w:r>
      <w:r w:rsidRPr="00B61097">
        <w:rPr>
          <w:rFonts w:ascii="Times New Roman" w:hAnsi="Times New Roman" w:cs="Times New Roman"/>
          <w:color w:val="000000"/>
          <w:sz w:val="24"/>
          <w:szCs w:val="24"/>
          <w:lang w:val="lt-LT"/>
        </w:rPr>
        <w:t xml:space="preserve"> mokesčio</w:t>
      </w:r>
      <w:r w:rsidRPr="00B61097">
        <w:rPr>
          <w:rFonts w:ascii="Times New Roman" w:hAnsi="Times New Roman" w:cs="Times New Roman"/>
          <w:bCs/>
          <w:color w:val="000000"/>
          <w:sz w:val="24"/>
          <w:szCs w:val="24"/>
          <w:lang w:val="lt-LT"/>
        </w:rPr>
        <w:t xml:space="preserve"> </w:t>
      </w:r>
      <w:r w:rsidRPr="00B61097">
        <w:rPr>
          <w:rFonts w:ascii="Times New Roman" w:hAnsi="Times New Roman" w:cs="Times New Roman"/>
          <w:color w:val="000000"/>
          <w:sz w:val="24"/>
          <w:szCs w:val="24"/>
          <w:lang w:val="lt-LT"/>
        </w:rPr>
        <w:t xml:space="preserve">tarifus nustato arba pakeičia po šio straipsnio 2 dalyje nurodytų terminų, nustatyti (pakeisti) </w:t>
      </w:r>
      <w:r w:rsidRPr="00B61097">
        <w:rPr>
          <w:rFonts w:ascii="Times New Roman" w:hAnsi="Times New Roman" w:cs="Times New Roman"/>
          <w:sz w:val="24"/>
          <w:szCs w:val="24"/>
          <w:lang w:val="lt-LT"/>
        </w:rPr>
        <w:t xml:space="preserve">konkretūs mokesčio </w:t>
      </w:r>
      <w:r w:rsidRPr="00B61097">
        <w:rPr>
          <w:rFonts w:ascii="Times New Roman" w:hAnsi="Times New Roman" w:cs="Times New Roman"/>
          <w:color w:val="000000"/>
          <w:sz w:val="24"/>
          <w:szCs w:val="24"/>
          <w:lang w:val="lt-LT"/>
        </w:rPr>
        <w:t>tarifai savivaldybės teritorijoje</w:t>
      </w:r>
      <w:r w:rsidRPr="004B3CEC">
        <w:rPr>
          <w:rFonts w:ascii="Times New Roman" w:hAnsi="Times New Roman" w:cs="Times New Roman"/>
          <w:color w:val="000000"/>
          <w:sz w:val="24"/>
          <w:szCs w:val="24"/>
          <w:lang w:val="lt-LT"/>
        </w:rPr>
        <w:t xml:space="preserve"> taikomi dar kitą mokestinį laikotarpį po ateinančio mokestinio laikotarpio.</w:t>
      </w:r>
      <w:r w:rsidRPr="004B3CEC">
        <w:rPr>
          <w:rFonts w:ascii="Times New Roman" w:hAnsi="Times New Roman" w:cs="Times New Roman"/>
          <w:sz w:val="24"/>
          <w:szCs w:val="24"/>
          <w:lang w:val="lt-LT"/>
        </w:rPr>
        <w:t xml:space="preserve"> </w:t>
      </w:r>
    </w:p>
    <w:p w14:paraId="1483590A" w14:textId="77777777" w:rsidR="004B3CEC" w:rsidRPr="004B3CEC" w:rsidRDefault="004B3CEC" w:rsidP="009262CF">
      <w:pPr>
        <w:spacing w:after="0" w:line="240" w:lineRule="auto"/>
        <w:ind w:firstLine="1247"/>
        <w:jc w:val="both"/>
        <w:rPr>
          <w:rFonts w:ascii="Times New Roman" w:hAnsi="Times New Roman" w:cs="Times New Roman"/>
          <w:sz w:val="24"/>
          <w:szCs w:val="24"/>
          <w:lang w:val="lt-LT"/>
        </w:rPr>
      </w:pPr>
      <w:r w:rsidRPr="004B3CEC">
        <w:rPr>
          <w:rFonts w:ascii="Times New Roman" w:hAnsi="Times New Roman" w:cs="Times New Roman"/>
          <w:b/>
          <w:i/>
          <w:sz w:val="24"/>
          <w:szCs w:val="24"/>
          <w:lang w:val="lt-LT"/>
        </w:rPr>
        <w:lastRenderedPageBreak/>
        <w:t xml:space="preserve">TAR pastaba. </w:t>
      </w:r>
      <w:r w:rsidRPr="004B3CEC">
        <w:rPr>
          <w:rFonts w:ascii="Times New Roman" w:hAnsi="Times New Roman" w:cs="Times New Roman"/>
          <w:i/>
          <w:color w:val="000000"/>
          <w:sz w:val="24"/>
          <w:szCs w:val="24"/>
          <w:lang w:val="lt-LT" w:eastAsia="lt-LT"/>
        </w:rPr>
        <w:t>6 straipsnio 2 ir 3 dalių nuostatos</w:t>
      </w:r>
      <w:r w:rsidRPr="004B3CEC">
        <w:rPr>
          <w:rFonts w:ascii="Times New Roman" w:hAnsi="Times New Roman" w:cs="Times New Roman"/>
          <w:i/>
          <w:sz w:val="24"/>
          <w:szCs w:val="24"/>
          <w:lang w:val="lt-LT" w:eastAsia="lt-LT"/>
        </w:rPr>
        <w:t xml:space="preserve"> taikomos nustatant 2021 metų ir vėlesnių mokestinių laikotarpių nekilnojamojo turto mokesčio tarifus.</w:t>
      </w:r>
    </w:p>
    <w:p w14:paraId="0DFB9E24" w14:textId="77777777" w:rsidR="004B3CEC" w:rsidRPr="004B3CEC" w:rsidRDefault="004B3CEC" w:rsidP="009262CF">
      <w:pPr>
        <w:spacing w:after="0" w:line="240" w:lineRule="auto"/>
        <w:ind w:firstLine="1247"/>
        <w:jc w:val="both"/>
        <w:rPr>
          <w:rFonts w:ascii="Times New Roman" w:eastAsia="MS Mincho" w:hAnsi="Times New Roman" w:cs="Times New Roman"/>
          <w:i/>
          <w:iCs/>
          <w:sz w:val="24"/>
          <w:szCs w:val="24"/>
          <w:lang w:val="lt-LT"/>
        </w:rPr>
      </w:pPr>
      <w:r w:rsidRPr="004B3CEC">
        <w:rPr>
          <w:rFonts w:ascii="Times New Roman" w:eastAsia="MS Mincho" w:hAnsi="Times New Roman" w:cs="Times New Roman"/>
          <w:i/>
          <w:iCs/>
          <w:sz w:val="24"/>
          <w:szCs w:val="24"/>
          <w:lang w:val="lt-LT"/>
        </w:rPr>
        <w:t>Straipsnio dalies pakeitimai:</w:t>
      </w:r>
    </w:p>
    <w:p w14:paraId="08EE85D3" w14:textId="77777777" w:rsidR="004B3CEC" w:rsidRPr="00E34E9B" w:rsidRDefault="004B3CEC" w:rsidP="009262CF">
      <w:pPr>
        <w:spacing w:after="0" w:line="240" w:lineRule="auto"/>
        <w:ind w:firstLine="1247"/>
        <w:jc w:val="both"/>
        <w:rPr>
          <w:rFonts w:ascii="Times New Roman" w:eastAsia="MS Mincho" w:hAnsi="Times New Roman" w:cs="Times New Roman"/>
          <w:i/>
          <w:iCs/>
          <w:sz w:val="24"/>
          <w:szCs w:val="24"/>
        </w:rPr>
      </w:pPr>
      <w:r w:rsidRPr="004B3CEC">
        <w:rPr>
          <w:rFonts w:ascii="Times New Roman" w:eastAsia="MS Mincho" w:hAnsi="Times New Roman" w:cs="Times New Roman"/>
          <w:i/>
          <w:iCs/>
          <w:sz w:val="24"/>
          <w:szCs w:val="24"/>
          <w:lang w:val="lt-LT"/>
        </w:rPr>
        <w:t xml:space="preserve">Nr. </w:t>
      </w:r>
      <w:hyperlink r:id="rId14" w:history="1">
        <w:r w:rsidRPr="004B3CEC">
          <w:rPr>
            <w:rFonts w:ascii="Times New Roman" w:eastAsia="MS Mincho" w:hAnsi="Times New Roman" w:cs="Times New Roman"/>
            <w:i/>
            <w:iCs/>
            <w:color w:val="0563C1" w:themeColor="hyperlink"/>
            <w:sz w:val="24"/>
            <w:szCs w:val="24"/>
            <w:u w:val="single"/>
            <w:lang w:val="lt-LT"/>
          </w:rPr>
          <w:t>XIII-2244</w:t>
        </w:r>
      </w:hyperlink>
      <w:r w:rsidRPr="004B3CEC">
        <w:rPr>
          <w:rFonts w:ascii="Times New Roman" w:eastAsia="MS Mincho" w:hAnsi="Times New Roman" w:cs="Times New Roman"/>
          <w:i/>
          <w:iCs/>
          <w:sz w:val="24"/>
          <w:szCs w:val="24"/>
          <w:lang w:val="lt-LT"/>
        </w:rPr>
        <w:t>, 2019-06-13, paskelbta TAR 2019-06-27, i. k. 2019-10373</w:t>
      </w:r>
    </w:p>
    <w:p w14:paraId="6E8A6D79" w14:textId="26157F69" w:rsidR="00AA6CBC" w:rsidRPr="00AA6CBC" w:rsidRDefault="00AA6CBC" w:rsidP="009262CF">
      <w:pPr>
        <w:spacing w:after="0" w:line="240" w:lineRule="auto"/>
        <w:ind w:firstLine="1247"/>
        <w:jc w:val="both"/>
        <w:rPr>
          <w:rFonts w:ascii="Times New Roman" w:hAnsi="Times New Roman" w:cs="Times New Roman"/>
          <w:sz w:val="24"/>
          <w:szCs w:val="24"/>
          <w:lang w:val="lt-LT"/>
        </w:rPr>
      </w:pPr>
      <w:r w:rsidRPr="00AA6CBC">
        <w:rPr>
          <w:rFonts w:ascii="Times New Roman" w:hAnsi="Times New Roman" w:cs="Times New Roman"/>
          <w:sz w:val="24"/>
          <w:szCs w:val="24"/>
          <w:shd w:val="clear" w:color="auto" w:fill="FFFFFF"/>
          <w:lang w:val="lt-LT"/>
        </w:rPr>
        <w:t>Nekilnojamojo turto objektų mokestinė vertė, kuri  apskaičiuota masinio vertinimu būdu ir įsigaliojo nuo 2021-01-01, naudojama nekilnojamojo turto mokesčiui apskaičiuoti 5 metus (2021, 2022, 2023, 2024, 2025 metais</w:t>
      </w:r>
      <w:r w:rsidR="00B921AA">
        <w:rPr>
          <w:rFonts w:ascii="Times New Roman" w:hAnsi="Times New Roman" w:cs="Times New Roman"/>
          <w:sz w:val="24"/>
          <w:szCs w:val="24"/>
          <w:shd w:val="clear" w:color="auto" w:fill="FFFFFF"/>
          <w:lang w:val="lt-LT"/>
        </w:rPr>
        <w:t>).</w:t>
      </w:r>
    </w:p>
    <w:p w14:paraId="784D0BF2" w14:textId="77777777" w:rsidR="000C7CFD" w:rsidRPr="00AA6CBC"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2F226D1C" w14:textId="6E16B5E5" w:rsidR="001B4DEA" w:rsidRPr="004D587B" w:rsidRDefault="000C7CFD" w:rsidP="009262CF">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C64A760" w14:textId="2841C13E" w:rsidR="004B3CEC" w:rsidRPr="006D77C9" w:rsidRDefault="004B3CEC" w:rsidP="009262CF">
      <w:pPr>
        <w:spacing w:after="0"/>
        <w:ind w:firstLine="1247"/>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Pajamos iš nekilnojamojo turto moke</w:t>
      </w:r>
      <w:r w:rsidR="00C26EFD">
        <w:rPr>
          <w:rFonts w:ascii="Times New Roman" w:hAnsi="Times New Roman" w:cs="Times New Roman"/>
          <w:sz w:val="24"/>
          <w:szCs w:val="24"/>
          <w:lang w:val="lt-LT"/>
        </w:rPr>
        <w:t>s</w:t>
      </w:r>
      <w:r w:rsidRPr="006D77C9">
        <w:rPr>
          <w:rFonts w:ascii="Times New Roman" w:hAnsi="Times New Roman" w:cs="Times New Roman"/>
          <w:sz w:val="24"/>
          <w:szCs w:val="24"/>
          <w:lang w:val="lt-LT"/>
        </w:rPr>
        <w:t>čio</w:t>
      </w:r>
      <w:r w:rsidR="00C26EFD">
        <w:rPr>
          <w:rFonts w:ascii="Times New Roman" w:hAnsi="Times New Roman" w:cs="Times New Roman"/>
          <w:sz w:val="24"/>
          <w:szCs w:val="24"/>
          <w:lang w:val="lt-LT"/>
        </w:rPr>
        <w:t>:</w:t>
      </w:r>
    </w:p>
    <w:tbl>
      <w:tblPr>
        <w:tblStyle w:val="Lentelstinklelis"/>
        <w:tblW w:w="0" w:type="auto"/>
        <w:tblLook w:val="04A0" w:firstRow="1" w:lastRow="0" w:firstColumn="1" w:lastColumn="0" w:noHBand="0" w:noVBand="1"/>
      </w:tblPr>
      <w:tblGrid>
        <w:gridCol w:w="2254"/>
        <w:gridCol w:w="2254"/>
        <w:gridCol w:w="2254"/>
        <w:gridCol w:w="2254"/>
      </w:tblGrid>
      <w:tr w:rsidR="004B3CEC" w:rsidRPr="006D77C9" w14:paraId="2B1230B2" w14:textId="77777777" w:rsidTr="000B607D">
        <w:tc>
          <w:tcPr>
            <w:tcW w:w="2254" w:type="dxa"/>
          </w:tcPr>
          <w:p w14:paraId="7C75E3D0"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Metai</w:t>
            </w:r>
          </w:p>
        </w:tc>
        <w:tc>
          <w:tcPr>
            <w:tcW w:w="2254" w:type="dxa"/>
          </w:tcPr>
          <w:p w14:paraId="51B1AFE0"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Planas</w:t>
            </w:r>
          </w:p>
        </w:tc>
        <w:tc>
          <w:tcPr>
            <w:tcW w:w="2254" w:type="dxa"/>
          </w:tcPr>
          <w:p w14:paraId="28B51465"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Faktas</w:t>
            </w:r>
          </w:p>
        </w:tc>
        <w:tc>
          <w:tcPr>
            <w:tcW w:w="2254" w:type="dxa"/>
          </w:tcPr>
          <w:p w14:paraId="45DC2F5F" w14:textId="77777777" w:rsidR="004B3CEC" w:rsidRPr="006D77C9" w:rsidRDefault="004B3CEC"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Skirtumas</w:t>
            </w:r>
          </w:p>
        </w:tc>
      </w:tr>
      <w:tr w:rsidR="00F3500A" w:rsidRPr="006D77C9" w14:paraId="169EE189" w14:textId="77777777" w:rsidTr="000B607D">
        <w:tc>
          <w:tcPr>
            <w:tcW w:w="2254" w:type="dxa"/>
          </w:tcPr>
          <w:p w14:paraId="64318588" w14:textId="2EF904D3" w:rsidR="00F3500A"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2024</w:t>
            </w:r>
          </w:p>
        </w:tc>
        <w:tc>
          <w:tcPr>
            <w:tcW w:w="2254" w:type="dxa"/>
          </w:tcPr>
          <w:p w14:paraId="5ADCAA11" w14:textId="459C48E1" w:rsidR="00F3500A"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186 000</w:t>
            </w:r>
          </w:p>
        </w:tc>
        <w:tc>
          <w:tcPr>
            <w:tcW w:w="2254" w:type="dxa"/>
          </w:tcPr>
          <w:p w14:paraId="5E752B16" w14:textId="1DCDC645" w:rsidR="00F3500A" w:rsidRPr="006D77C9" w:rsidRDefault="00AA6CBC"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118 038,07 (03.31.)</w:t>
            </w:r>
          </w:p>
        </w:tc>
        <w:tc>
          <w:tcPr>
            <w:tcW w:w="2254" w:type="dxa"/>
          </w:tcPr>
          <w:p w14:paraId="5002CDD2" w14:textId="77777777" w:rsidR="00F3500A" w:rsidRPr="006D77C9" w:rsidRDefault="00F3500A" w:rsidP="000B607D">
            <w:pPr>
              <w:jc w:val="center"/>
              <w:rPr>
                <w:rFonts w:ascii="Times New Roman" w:hAnsi="Times New Roman" w:cs="Times New Roman"/>
                <w:sz w:val="24"/>
                <w:szCs w:val="24"/>
                <w:lang w:val="lt-LT"/>
              </w:rPr>
            </w:pPr>
          </w:p>
        </w:tc>
      </w:tr>
      <w:tr w:rsidR="004B3CEC" w:rsidRPr="006D77C9" w14:paraId="2E225C33" w14:textId="77777777" w:rsidTr="000B607D">
        <w:tc>
          <w:tcPr>
            <w:tcW w:w="2254" w:type="dxa"/>
          </w:tcPr>
          <w:p w14:paraId="73E2E6B1"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2023</w:t>
            </w:r>
          </w:p>
        </w:tc>
        <w:tc>
          <w:tcPr>
            <w:tcW w:w="2254" w:type="dxa"/>
          </w:tcPr>
          <w:p w14:paraId="62B8FFD2"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175 000</w:t>
            </w:r>
          </w:p>
        </w:tc>
        <w:tc>
          <w:tcPr>
            <w:tcW w:w="2254" w:type="dxa"/>
          </w:tcPr>
          <w:p w14:paraId="6E3B0E4D" w14:textId="6D260847" w:rsidR="004B3CEC"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197 149,41</w:t>
            </w:r>
          </w:p>
        </w:tc>
        <w:tc>
          <w:tcPr>
            <w:tcW w:w="2254" w:type="dxa"/>
          </w:tcPr>
          <w:p w14:paraId="6AA09934" w14:textId="54A521BD" w:rsidR="004B3CEC" w:rsidRPr="006D77C9" w:rsidRDefault="00F3500A" w:rsidP="000B607D">
            <w:pPr>
              <w:jc w:val="center"/>
              <w:rPr>
                <w:rFonts w:ascii="Times New Roman" w:hAnsi="Times New Roman" w:cs="Times New Roman"/>
                <w:sz w:val="24"/>
                <w:szCs w:val="24"/>
                <w:lang w:val="lt-LT"/>
              </w:rPr>
            </w:pPr>
            <w:r>
              <w:rPr>
                <w:rFonts w:ascii="Times New Roman" w:hAnsi="Times New Roman" w:cs="Times New Roman"/>
                <w:sz w:val="24"/>
                <w:szCs w:val="24"/>
                <w:lang w:val="lt-LT"/>
              </w:rPr>
              <w:t>22149,41</w:t>
            </w:r>
          </w:p>
        </w:tc>
      </w:tr>
      <w:tr w:rsidR="004B3CEC" w:rsidRPr="006D77C9" w14:paraId="73915DFA" w14:textId="77777777" w:rsidTr="000B607D">
        <w:tc>
          <w:tcPr>
            <w:tcW w:w="2254" w:type="dxa"/>
          </w:tcPr>
          <w:p w14:paraId="7737D11D"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2022</w:t>
            </w:r>
          </w:p>
        </w:tc>
        <w:tc>
          <w:tcPr>
            <w:tcW w:w="2254" w:type="dxa"/>
          </w:tcPr>
          <w:p w14:paraId="335E3567"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170 000</w:t>
            </w:r>
          </w:p>
        </w:tc>
        <w:tc>
          <w:tcPr>
            <w:tcW w:w="2254" w:type="dxa"/>
          </w:tcPr>
          <w:p w14:paraId="4033919A"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185 572,07</w:t>
            </w:r>
          </w:p>
        </w:tc>
        <w:tc>
          <w:tcPr>
            <w:tcW w:w="2254" w:type="dxa"/>
          </w:tcPr>
          <w:p w14:paraId="15658AFA"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15 572,07</w:t>
            </w:r>
          </w:p>
        </w:tc>
      </w:tr>
      <w:tr w:rsidR="004B3CEC" w:rsidRPr="006D77C9" w14:paraId="7B6DB5B0" w14:textId="77777777" w:rsidTr="000B607D">
        <w:tc>
          <w:tcPr>
            <w:tcW w:w="2254" w:type="dxa"/>
          </w:tcPr>
          <w:p w14:paraId="2ACF32C3"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2021</w:t>
            </w:r>
          </w:p>
        </w:tc>
        <w:tc>
          <w:tcPr>
            <w:tcW w:w="2254" w:type="dxa"/>
          </w:tcPr>
          <w:p w14:paraId="69DB2EE4"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148 000</w:t>
            </w:r>
          </w:p>
        </w:tc>
        <w:tc>
          <w:tcPr>
            <w:tcW w:w="2254" w:type="dxa"/>
          </w:tcPr>
          <w:p w14:paraId="18A2C8AE"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177 646,26</w:t>
            </w:r>
          </w:p>
        </w:tc>
        <w:tc>
          <w:tcPr>
            <w:tcW w:w="2254" w:type="dxa"/>
          </w:tcPr>
          <w:p w14:paraId="37F98B9C"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29 646,26</w:t>
            </w:r>
          </w:p>
        </w:tc>
      </w:tr>
      <w:tr w:rsidR="004B3CEC" w:rsidRPr="006D77C9" w14:paraId="2723E342" w14:textId="77777777" w:rsidTr="000B607D">
        <w:tc>
          <w:tcPr>
            <w:tcW w:w="2254" w:type="dxa"/>
          </w:tcPr>
          <w:p w14:paraId="3AE00EDC"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2020</w:t>
            </w:r>
          </w:p>
        </w:tc>
        <w:tc>
          <w:tcPr>
            <w:tcW w:w="2254" w:type="dxa"/>
          </w:tcPr>
          <w:p w14:paraId="40A6D361"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180 000</w:t>
            </w:r>
          </w:p>
        </w:tc>
        <w:tc>
          <w:tcPr>
            <w:tcW w:w="2254" w:type="dxa"/>
          </w:tcPr>
          <w:p w14:paraId="5B0818B0"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174 708,66</w:t>
            </w:r>
          </w:p>
        </w:tc>
        <w:tc>
          <w:tcPr>
            <w:tcW w:w="2254" w:type="dxa"/>
          </w:tcPr>
          <w:p w14:paraId="60A7F9B8" w14:textId="77777777" w:rsidR="004B3CEC" w:rsidRPr="006D77C9" w:rsidRDefault="004B3CEC"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-5 291,34</w:t>
            </w:r>
          </w:p>
        </w:tc>
      </w:tr>
    </w:tbl>
    <w:p w14:paraId="07BCD89D" w14:textId="4947E1D3" w:rsidR="00752DD7" w:rsidRPr="006D77C9" w:rsidRDefault="00752DD7" w:rsidP="001B4DEA">
      <w:pPr>
        <w:spacing w:after="0" w:line="240" w:lineRule="auto"/>
        <w:ind w:firstLine="851"/>
        <w:contextualSpacing/>
        <w:jc w:val="both"/>
        <w:rPr>
          <w:rFonts w:ascii="Times New Roman" w:eastAsia="Times New Roman" w:hAnsi="Times New Roman" w:cs="Times New Roman"/>
          <w:bCs/>
          <w:sz w:val="24"/>
          <w:szCs w:val="24"/>
          <w:lang w:val="lt-LT"/>
        </w:rPr>
      </w:pPr>
    </w:p>
    <w:p w14:paraId="45CAA8F0" w14:textId="2CB6F333" w:rsidR="000271E6" w:rsidRPr="006D77C9" w:rsidRDefault="006D77C9" w:rsidP="009262CF">
      <w:pPr>
        <w:spacing w:after="0" w:line="240" w:lineRule="auto"/>
        <w:ind w:firstLine="1247"/>
        <w:contextualSpacing/>
        <w:jc w:val="both"/>
        <w:rPr>
          <w:rFonts w:ascii="Times New Roman" w:eastAsia="Times New Roman" w:hAnsi="Times New Roman" w:cs="Times New Roman"/>
          <w:bCs/>
          <w:sz w:val="24"/>
          <w:szCs w:val="24"/>
          <w:lang w:val="lt-LT"/>
        </w:rPr>
      </w:pPr>
      <w:r w:rsidRPr="006D77C9">
        <w:rPr>
          <w:rFonts w:ascii="Times New Roman" w:eastAsia="Times New Roman" w:hAnsi="Times New Roman" w:cs="Times New Roman"/>
          <w:bCs/>
          <w:sz w:val="24"/>
          <w:szCs w:val="24"/>
          <w:lang w:val="lt-LT"/>
        </w:rPr>
        <w:t>Dabar galiojantys tarifai yra patvirtinti nuo 2017 metų.</w:t>
      </w:r>
    </w:p>
    <w:p w14:paraId="5E0D7578" w14:textId="77777777" w:rsidR="006D77C9" w:rsidRPr="006D77C9" w:rsidRDefault="006D77C9" w:rsidP="009262CF">
      <w:pPr>
        <w:spacing w:after="0" w:line="240" w:lineRule="auto"/>
        <w:ind w:firstLine="1247"/>
        <w:contextualSpacing/>
        <w:jc w:val="both"/>
        <w:rPr>
          <w:rFonts w:ascii="Times New Roman" w:eastAsia="Times New Roman" w:hAnsi="Times New Roman" w:cs="Times New Roman"/>
          <w:b/>
          <w:sz w:val="20"/>
          <w:szCs w:val="20"/>
          <w:lang w:val="lt-LT"/>
        </w:rPr>
      </w:pPr>
    </w:p>
    <w:p w14:paraId="60F21E6F" w14:textId="1D2118BE" w:rsidR="006D77C9" w:rsidRPr="006D77C9" w:rsidRDefault="006D77C9" w:rsidP="009262CF">
      <w:pPr>
        <w:spacing w:after="0"/>
        <w:ind w:firstLine="1247"/>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Informacija pagal duomenis, paskelbtus lietuvosfinansai.lt</w:t>
      </w:r>
      <w:r>
        <w:rPr>
          <w:rFonts w:ascii="Times New Roman" w:hAnsi="Times New Roman" w:cs="Times New Roman"/>
          <w:sz w:val="24"/>
          <w:szCs w:val="24"/>
          <w:lang w:val="lt-LT"/>
        </w:rPr>
        <w:t>:</w:t>
      </w:r>
    </w:p>
    <w:tbl>
      <w:tblPr>
        <w:tblStyle w:val="Lentelstinklelis"/>
        <w:tblW w:w="0" w:type="auto"/>
        <w:tblLook w:val="04A0" w:firstRow="1" w:lastRow="0" w:firstColumn="1" w:lastColumn="0" w:noHBand="0" w:noVBand="1"/>
      </w:tblPr>
      <w:tblGrid>
        <w:gridCol w:w="1604"/>
        <w:gridCol w:w="1604"/>
        <w:gridCol w:w="1605"/>
        <w:gridCol w:w="1605"/>
        <w:gridCol w:w="1605"/>
        <w:gridCol w:w="1605"/>
      </w:tblGrid>
      <w:tr w:rsidR="006D77C9" w:rsidRPr="006D77C9" w14:paraId="315BE054" w14:textId="77777777" w:rsidTr="000B607D">
        <w:trPr>
          <w:trHeight w:val="571"/>
        </w:trPr>
        <w:tc>
          <w:tcPr>
            <w:tcW w:w="1604" w:type="dxa"/>
          </w:tcPr>
          <w:p w14:paraId="438672A6"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Tarifai (svertiniai vidurkiai)</w:t>
            </w:r>
          </w:p>
        </w:tc>
        <w:tc>
          <w:tcPr>
            <w:tcW w:w="1604" w:type="dxa"/>
          </w:tcPr>
          <w:p w14:paraId="17E91A7B"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JV</w:t>
            </w:r>
          </w:p>
        </w:tc>
        <w:tc>
          <w:tcPr>
            <w:tcW w:w="1605" w:type="dxa"/>
          </w:tcPr>
          <w:p w14:paraId="64A9A1CB"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FA</w:t>
            </w:r>
          </w:p>
        </w:tc>
        <w:tc>
          <w:tcPr>
            <w:tcW w:w="1605" w:type="dxa"/>
          </w:tcPr>
          <w:p w14:paraId="5AB0E307"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Atotrūkis JV</w:t>
            </w:r>
          </w:p>
        </w:tc>
        <w:tc>
          <w:tcPr>
            <w:tcW w:w="1605" w:type="dxa"/>
          </w:tcPr>
          <w:p w14:paraId="4F026E2A"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Atotrūkis FA</w:t>
            </w:r>
          </w:p>
        </w:tc>
        <w:tc>
          <w:tcPr>
            <w:tcW w:w="1605" w:type="dxa"/>
          </w:tcPr>
          <w:p w14:paraId="2B492D4E"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Atotrūkis      iš viso*</w:t>
            </w:r>
          </w:p>
        </w:tc>
      </w:tr>
      <w:tr w:rsidR="006D77C9" w:rsidRPr="006D77C9" w14:paraId="5DA01250" w14:textId="77777777" w:rsidTr="000B607D">
        <w:tc>
          <w:tcPr>
            <w:tcW w:w="1604" w:type="dxa"/>
          </w:tcPr>
          <w:p w14:paraId="2CB9CBEF" w14:textId="77777777" w:rsidR="006D77C9" w:rsidRPr="006D77C9" w:rsidRDefault="006D77C9" w:rsidP="000B607D">
            <w:pPr>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Skuodo rajono sav.</w:t>
            </w:r>
          </w:p>
        </w:tc>
        <w:tc>
          <w:tcPr>
            <w:tcW w:w="1604" w:type="dxa"/>
          </w:tcPr>
          <w:p w14:paraId="6ED16C5C"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0,76</w:t>
            </w:r>
          </w:p>
        </w:tc>
        <w:tc>
          <w:tcPr>
            <w:tcW w:w="1605" w:type="dxa"/>
          </w:tcPr>
          <w:p w14:paraId="7336EBC5"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0,5</w:t>
            </w:r>
          </w:p>
        </w:tc>
        <w:tc>
          <w:tcPr>
            <w:tcW w:w="1605" w:type="dxa"/>
          </w:tcPr>
          <w:p w14:paraId="1CFFE991"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20B0230A"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203CF56D" w14:textId="77777777" w:rsidR="006D77C9" w:rsidRPr="006D77C9" w:rsidRDefault="006D77C9" w:rsidP="000B607D">
            <w:pPr>
              <w:jc w:val="center"/>
              <w:rPr>
                <w:rFonts w:ascii="Times New Roman" w:hAnsi="Times New Roman" w:cs="Times New Roman"/>
                <w:sz w:val="24"/>
                <w:szCs w:val="24"/>
                <w:lang w:val="lt-LT"/>
              </w:rPr>
            </w:pPr>
          </w:p>
        </w:tc>
      </w:tr>
      <w:tr w:rsidR="006D77C9" w:rsidRPr="006D77C9" w14:paraId="40692B82" w14:textId="77777777" w:rsidTr="000B607D">
        <w:tc>
          <w:tcPr>
            <w:tcW w:w="1604" w:type="dxa"/>
          </w:tcPr>
          <w:p w14:paraId="60EB7E59" w14:textId="77777777" w:rsidR="006D77C9" w:rsidRPr="006D77C9" w:rsidRDefault="006D77C9" w:rsidP="000B607D">
            <w:pPr>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Klasterio</w:t>
            </w:r>
          </w:p>
        </w:tc>
        <w:tc>
          <w:tcPr>
            <w:tcW w:w="1604" w:type="dxa"/>
          </w:tcPr>
          <w:p w14:paraId="455AFCC4"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0,85</w:t>
            </w:r>
          </w:p>
        </w:tc>
        <w:tc>
          <w:tcPr>
            <w:tcW w:w="1605" w:type="dxa"/>
          </w:tcPr>
          <w:p w14:paraId="4E9FBC46"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0,72</w:t>
            </w:r>
          </w:p>
        </w:tc>
        <w:tc>
          <w:tcPr>
            <w:tcW w:w="1605" w:type="dxa"/>
          </w:tcPr>
          <w:p w14:paraId="6106B7CC"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20 795</w:t>
            </w:r>
          </w:p>
        </w:tc>
        <w:tc>
          <w:tcPr>
            <w:tcW w:w="1605" w:type="dxa"/>
          </w:tcPr>
          <w:p w14:paraId="59C5FC4D"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4 385</w:t>
            </w:r>
          </w:p>
        </w:tc>
        <w:tc>
          <w:tcPr>
            <w:tcW w:w="1605" w:type="dxa"/>
          </w:tcPr>
          <w:p w14:paraId="1B6D0518"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25 180</w:t>
            </w:r>
          </w:p>
        </w:tc>
      </w:tr>
      <w:tr w:rsidR="006D77C9" w:rsidRPr="006D77C9" w14:paraId="2E4404D2" w14:textId="77777777" w:rsidTr="000B607D">
        <w:tc>
          <w:tcPr>
            <w:tcW w:w="1604" w:type="dxa"/>
          </w:tcPr>
          <w:p w14:paraId="1DB6E023" w14:textId="77777777" w:rsidR="006D77C9" w:rsidRPr="006D77C9" w:rsidRDefault="006D77C9" w:rsidP="000B607D">
            <w:pPr>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Šalies vidurkis</w:t>
            </w:r>
          </w:p>
        </w:tc>
        <w:tc>
          <w:tcPr>
            <w:tcW w:w="1604" w:type="dxa"/>
          </w:tcPr>
          <w:p w14:paraId="0BC16440" w14:textId="4020EA4F"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0,8</w:t>
            </w:r>
            <w:r w:rsidR="0073785F">
              <w:rPr>
                <w:rFonts w:ascii="Times New Roman" w:hAnsi="Times New Roman" w:cs="Times New Roman"/>
                <w:sz w:val="24"/>
                <w:szCs w:val="24"/>
                <w:lang w:val="lt-LT"/>
              </w:rPr>
              <w:t>2</w:t>
            </w:r>
          </w:p>
        </w:tc>
        <w:tc>
          <w:tcPr>
            <w:tcW w:w="1605" w:type="dxa"/>
          </w:tcPr>
          <w:p w14:paraId="152FB44F" w14:textId="49C99CF5"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0,7</w:t>
            </w:r>
            <w:r w:rsidR="0073785F">
              <w:rPr>
                <w:rFonts w:ascii="Times New Roman" w:hAnsi="Times New Roman" w:cs="Times New Roman"/>
                <w:sz w:val="24"/>
                <w:szCs w:val="24"/>
                <w:lang w:val="lt-LT"/>
              </w:rPr>
              <w:t>3</w:t>
            </w:r>
          </w:p>
        </w:tc>
        <w:tc>
          <w:tcPr>
            <w:tcW w:w="1605" w:type="dxa"/>
          </w:tcPr>
          <w:p w14:paraId="6224F1FF"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13 863</w:t>
            </w:r>
          </w:p>
        </w:tc>
        <w:tc>
          <w:tcPr>
            <w:tcW w:w="1605" w:type="dxa"/>
          </w:tcPr>
          <w:p w14:paraId="3E649F6D" w14:textId="77777777" w:rsidR="006D77C9" w:rsidRPr="006D77C9" w:rsidRDefault="006D77C9" w:rsidP="000B607D">
            <w:pPr>
              <w:jc w:val="center"/>
              <w:rPr>
                <w:rFonts w:ascii="Times New Roman" w:hAnsi="Times New Roman" w:cs="Times New Roman"/>
                <w:sz w:val="24"/>
                <w:szCs w:val="24"/>
                <w:lang w:val="lt-LT"/>
              </w:rPr>
            </w:pPr>
            <w:r w:rsidRPr="006D77C9">
              <w:rPr>
                <w:rFonts w:ascii="Times New Roman" w:hAnsi="Times New Roman" w:cs="Times New Roman"/>
                <w:sz w:val="24"/>
                <w:szCs w:val="24"/>
                <w:lang w:val="lt-LT"/>
              </w:rPr>
              <w:t>4 584</w:t>
            </w:r>
          </w:p>
        </w:tc>
        <w:tc>
          <w:tcPr>
            <w:tcW w:w="1605" w:type="dxa"/>
          </w:tcPr>
          <w:p w14:paraId="3544DFA1" w14:textId="77777777" w:rsidR="006D77C9" w:rsidRPr="006D77C9" w:rsidRDefault="006D77C9" w:rsidP="000B607D">
            <w:pPr>
              <w:jc w:val="center"/>
              <w:rPr>
                <w:rFonts w:ascii="Times New Roman" w:hAnsi="Times New Roman" w:cs="Times New Roman"/>
                <w:b/>
                <w:bCs/>
                <w:sz w:val="24"/>
                <w:szCs w:val="24"/>
                <w:lang w:val="lt-LT"/>
              </w:rPr>
            </w:pPr>
            <w:r w:rsidRPr="006D77C9">
              <w:rPr>
                <w:rFonts w:ascii="Times New Roman" w:hAnsi="Times New Roman" w:cs="Times New Roman"/>
                <w:b/>
                <w:bCs/>
                <w:sz w:val="24"/>
                <w:szCs w:val="24"/>
                <w:lang w:val="lt-LT"/>
              </w:rPr>
              <w:t>18 447</w:t>
            </w:r>
          </w:p>
        </w:tc>
      </w:tr>
      <w:tr w:rsidR="006D77C9" w:rsidRPr="006D77C9" w14:paraId="05549BDC" w14:textId="77777777" w:rsidTr="000B607D">
        <w:tc>
          <w:tcPr>
            <w:tcW w:w="1604" w:type="dxa"/>
          </w:tcPr>
          <w:p w14:paraId="0279C442" w14:textId="77777777" w:rsidR="006D77C9" w:rsidRPr="006D77C9" w:rsidRDefault="006D77C9" w:rsidP="000B607D">
            <w:pPr>
              <w:jc w:val="both"/>
              <w:rPr>
                <w:rFonts w:ascii="Times New Roman" w:hAnsi="Times New Roman" w:cs="Times New Roman"/>
                <w:sz w:val="24"/>
                <w:szCs w:val="24"/>
                <w:lang w:val="lt-LT"/>
              </w:rPr>
            </w:pPr>
          </w:p>
        </w:tc>
        <w:tc>
          <w:tcPr>
            <w:tcW w:w="1604" w:type="dxa"/>
          </w:tcPr>
          <w:p w14:paraId="146AD4E5"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61762285"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0C17242F"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6ED3C6B5" w14:textId="77777777" w:rsidR="006D77C9" w:rsidRPr="006D77C9" w:rsidRDefault="006D77C9" w:rsidP="000B607D">
            <w:pPr>
              <w:jc w:val="center"/>
              <w:rPr>
                <w:rFonts w:ascii="Times New Roman" w:hAnsi="Times New Roman" w:cs="Times New Roman"/>
                <w:sz w:val="24"/>
                <w:szCs w:val="24"/>
                <w:lang w:val="lt-LT"/>
              </w:rPr>
            </w:pPr>
          </w:p>
        </w:tc>
        <w:tc>
          <w:tcPr>
            <w:tcW w:w="1605" w:type="dxa"/>
          </w:tcPr>
          <w:p w14:paraId="4D7B1154" w14:textId="77777777" w:rsidR="006D77C9" w:rsidRPr="006D77C9" w:rsidRDefault="006D77C9" w:rsidP="000B607D">
            <w:pPr>
              <w:jc w:val="center"/>
              <w:rPr>
                <w:rFonts w:ascii="Times New Roman" w:hAnsi="Times New Roman" w:cs="Times New Roman"/>
                <w:sz w:val="24"/>
                <w:szCs w:val="24"/>
                <w:lang w:val="lt-LT"/>
              </w:rPr>
            </w:pPr>
          </w:p>
        </w:tc>
      </w:tr>
    </w:tbl>
    <w:p w14:paraId="19EC0052" w14:textId="490C1916" w:rsidR="006D77C9" w:rsidRPr="006D77C9" w:rsidRDefault="006D77C9" w:rsidP="009262CF">
      <w:pPr>
        <w:ind w:firstLine="1247"/>
        <w:jc w:val="both"/>
        <w:rPr>
          <w:rFonts w:ascii="Times New Roman" w:hAnsi="Times New Roman" w:cs="Times New Roman"/>
          <w:sz w:val="24"/>
          <w:szCs w:val="24"/>
          <w:lang w:val="lt-LT"/>
        </w:rPr>
      </w:pPr>
      <w:r w:rsidRPr="006D77C9">
        <w:rPr>
          <w:rFonts w:ascii="Times New Roman" w:hAnsi="Times New Roman" w:cs="Times New Roman"/>
          <w:sz w:val="24"/>
          <w:szCs w:val="24"/>
          <w:lang w:val="lt-LT"/>
        </w:rPr>
        <w:t>*Pagal 202</w:t>
      </w:r>
      <w:r w:rsidR="00AA6CBC">
        <w:rPr>
          <w:rFonts w:ascii="Times New Roman" w:hAnsi="Times New Roman" w:cs="Times New Roman"/>
          <w:sz w:val="24"/>
          <w:szCs w:val="24"/>
          <w:lang w:val="lt-LT"/>
        </w:rPr>
        <w:t>1</w:t>
      </w:r>
      <w:r w:rsidRPr="006D77C9">
        <w:rPr>
          <w:rFonts w:ascii="Times New Roman" w:hAnsi="Times New Roman" w:cs="Times New Roman"/>
          <w:sz w:val="24"/>
          <w:szCs w:val="24"/>
          <w:lang w:val="lt-LT"/>
        </w:rPr>
        <w:t xml:space="preserve"> m. duomenis</w:t>
      </w:r>
    </w:p>
    <w:p w14:paraId="3548FFE7" w14:textId="77777777" w:rsidR="006D77C9" w:rsidRDefault="006D77C9" w:rsidP="001B4DEA">
      <w:pPr>
        <w:spacing w:after="0" w:line="240" w:lineRule="auto"/>
        <w:ind w:firstLine="851"/>
        <w:contextualSpacing/>
        <w:jc w:val="both"/>
        <w:rPr>
          <w:rFonts w:ascii="Times New Roman" w:eastAsia="Times New Roman" w:hAnsi="Times New Roman" w:cs="Times New Roman"/>
          <w:b/>
          <w:sz w:val="24"/>
          <w:szCs w:val="24"/>
          <w:lang w:val="lt-LT"/>
        </w:rPr>
      </w:pPr>
    </w:p>
    <w:p w14:paraId="34093DFC" w14:textId="4611D5EF" w:rsidR="001B4DEA" w:rsidRPr="004D587B" w:rsidRDefault="001B4DEA" w:rsidP="009262CF">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5D49225B" w14:textId="569FDF23" w:rsidR="004440F5" w:rsidRPr="004D587B" w:rsidRDefault="004B3CEC" w:rsidP="009262CF">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Lėšų sprendimui įgyvendinti nereikia.</w:t>
      </w:r>
    </w:p>
    <w:p w14:paraId="32B62C78" w14:textId="77777777" w:rsidR="00707302" w:rsidRPr="00707302" w:rsidRDefault="00707302" w:rsidP="009262CF">
      <w:pPr>
        <w:spacing w:after="0" w:line="240" w:lineRule="auto"/>
        <w:ind w:firstLine="1247"/>
        <w:jc w:val="both"/>
        <w:rPr>
          <w:rFonts w:ascii="Times New Roman" w:eastAsia="Times New Roman" w:hAnsi="Times New Roman" w:cs="Times New Roman"/>
          <w:b/>
          <w:sz w:val="20"/>
          <w:szCs w:val="20"/>
          <w:lang w:val="lt-LT"/>
        </w:rPr>
      </w:pPr>
    </w:p>
    <w:p w14:paraId="2C9E5D9A" w14:textId="0A7B2E91" w:rsidR="001B4DEA" w:rsidRPr="004D587B" w:rsidRDefault="001B4DEA" w:rsidP="009262CF">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9262CF">
      <w:pPr>
        <w:spacing w:after="0"/>
        <w:ind w:firstLine="1247"/>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FC7A0A">
      <w:headerReference w:type="default" r:id="rId15"/>
      <w:headerReference w:type="first" r:id="rId1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2BF6C" w14:textId="77777777" w:rsidR="00CA1219" w:rsidRDefault="00CA1219">
      <w:pPr>
        <w:spacing w:after="0" w:line="240" w:lineRule="auto"/>
      </w:pPr>
      <w:r>
        <w:separator/>
      </w:r>
    </w:p>
  </w:endnote>
  <w:endnote w:type="continuationSeparator" w:id="0">
    <w:p w14:paraId="62A642F4" w14:textId="77777777" w:rsidR="00CA1219" w:rsidRDefault="00CA1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2175C" w14:textId="77777777" w:rsidR="00CA1219" w:rsidRDefault="00CA1219">
      <w:pPr>
        <w:spacing w:after="0" w:line="240" w:lineRule="auto"/>
      </w:pPr>
      <w:r>
        <w:separator/>
      </w:r>
    </w:p>
  </w:footnote>
  <w:footnote w:type="continuationSeparator" w:id="0">
    <w:p w14:paraId="3A4E90C6" w14:textId="77777777" w:rsidR="00CA1219" w:rsidRDefault="00CA1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91244C" w:rsidRPr="002C3014" w:rsidRDefault="0091244C"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dauskienė, Dalia">
    <w15:presenceInfo w15:providerId="AD" w15:userId="S-1-5-21-4099008889-4223664866-690480847-11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71E6"/>
    <w:rsid w:val="0006074C"/>
    <w:rsid w:val="000C7CFD"/>
    <w:rsid w:val="001865E5"/>
    <w:rsid w:val="00197854"/>
    <w:rsid w:val="001B4DEA"/>
    <w:rsid w:val="002144E8"/>
    <w:rsid w:val="00216FA1"/>
    <w:rsid w:val="0026512E"/>
    <w:rsid w:val="002B632C"/>
    <w:rsid w:val="002C05BF"/>
    <w:rsid w:val="002C4AB5"/>
    <w:rsid w:val="002C74D2"/>
    <w:rsid w:val="002D3CDD"/>
    <w:rsid w:val="00315BF6"/>
    <w:rsid w:val="00355942"/>
    <w:rsid w:val="003E20A1"/>
    <w:rsid w:val="003F5F0A"/>
    <w:rsid w:val="00415E2B"/>
    <w:rsid w:val="004440F5"/>
    <w:rsid w:val="00472B4A"/>
    <w:rsid w:val="004B3CEC"/>
    <w:rsid w:val="004D587B"/>
    <w:rsid w:val="004D5B52"/>
    <w:rsid w:val="004E36E3"/>
    <w:rsid w:val="005F576B"/>
    <w:rsid w:val="006522A1"/>
    <w:rsid w:val="00654D44"/>
    <w:rsid w:val="0066363A"/>
    <w:rsid w:val="00695C67"/>
    <w:rsid w:val="006A33C1"/>
    <w:rsid w:val="006A50D1"/>
    <w:rsid w:val="006C2CD4"/>
    <w:rsid w:val="006D0EEC"/>
    <w:rsid w:val="006D54DB"/>
    <w:rsid w:val="006D77C9"/>
    <w:rsid w:val="007061D7"/>
    <w:rsid w:val="00707302"/>
    <w:rsid w:val="00710A27"/>
    <w:rsid w:val="0073785F"/>
    <w:rsid w:val="00752DD7"/>
    <w:rsid w:val="00793A9E"/>
    <w:rsid w:val="00795563"/>
    <w:rsid w:val="00806952"/>
    <w:rsid w:val="00837016"/>
    <w:rsid w:val="00837FB3"/>
    <w:rsid w:val="008479B3"/>
    <w:rsid w:val="008D566B"/>
    <w:rsid w:val="008E5341"/>
    <w:rsid w:val="008F2BE7"/>
    <w:rsid w:val="009042F7"/>
    <w:rsid w:val="0091244C"/>
    <w:rsid w:val="009262CF"/>
    <w:rsid w:val="00944E6B"/>
    <w:rsid w:val="00976DC2"/>
    <w:rsid w:val="009A5BC6"/>
    <w:rsid w:val="009B1426"/>
    <w:rsid w:val="009C5EFA"/>
    <w:rsid w:val="009D0061"/>
    <w:rsid w:val="009E57D6"/>
    <w:rsid w:val="00A1165C"/>
    <w:rsid w:val="00A44347"/>
    <w:rsid w:val="00A62FB5"/>
    <w:rsid w:val="00A947FB"/>
    <w:rsid w:val="00AA6CBC"/>
    <w:rsid w:val="00B12CC3"/>
    <w:rsid w:val="00B44BAA"/>
    <w:rsid w:val="00B462CC"/>
    <w:rsid w:val="00B61097"/>
    <w:rsid w:val="00B81E41"/>
    <w:rsid w:val="00B85ED5"/>
    <w:rsid w:val="00B921AA"/>
    <w:rsid w:val="00B93F3A"/>
    <w:rsid w:val="00B94FBF"/>
    <w:rsid w:val="00BA6981"/>
    <w:rsid w:val="00BB192D"/>
    <w:rsid w:val="00BC7CB2"/>
    <w:rsid w:val="00C17230"/>
    <w:rsid w:val="00C20D15"/>
    <w:rsid w:val="00C26EFD"/>
    <w:rsid w:val="00C53984"/>
    <w:rsid w:val="00C95FF1"/>
    <w:rsid w:val="00CA1219"/>
    <w:rsid w:val="00CA1717"/>
    <w:rsid w:val="00CD3D5F"/>
    <w:rsid w:val="00D55591"/>
    <w:rsid w:val="00D77282"/>
    <w:rsid w:val="00D87F0D"/>
    <w:rsid w:val="00DD3A70"/>
    <w:rsid w:val="00E828A8"/>
    <w:rsid w:val="00EA421D"/>
    <w:rsid w:val="00EC6116"/>
    <w:rsid w:val="00F01366"/>
    <w:rsid w:val="00F06C0F"/>
    <w:rsid w:val="00F22FCF"/>
    <w:rsid w:val="00F3500A"/>
    <w:rsid w:val="00F64C0C"/>
    <w:rsid w:val="00FA04FA"/>
    <w:rsid w:val="00FA3677"/>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table" w:styleId="Lentelstinklelis">
    <w:name w:val="Table Grid"/>
    <w:basedOn w:val="prastojilentel"/>
    <w:uiPriority w:val="39"/>
    <w:rsid w:val="004B3CE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TAR.10244C66F913" TargetMode="External"/><Relationship Id="rId13" Type="http://schemas.openxmlformats.org/officeDocument/2006/relationships/hyperlink" Target="https://www.e-tar.lt/portal/legalAct.html?documentId=c80586b098c711e9ae2e9d61b1f977b3"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tar.lt/portal/legalAct.html?documentId=TAR.F9402E95943E" TargetMode="External"/><Relationship Id="rId12" Type="http://schemas.openxmlformats.org/officeDocument/2006/relationships/hyperlink" Target="https://www.e-tar.lt/portal/legalAct.html?documentId=48c1bfe054f411e7846ef01bfffb9b6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tar.lt/portal/legalAct.html?documentId=1ce2a330b3f011eb8371ea260d59d64b"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e-tar.lt/portal/legalAct.html?documentId=840a4aa05d9511eca9ac839120d251c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tar.lt/portal/legalAct.html?documentId=05907f00287211eabe008ea93139d588" TargetMode="External"/><Relationship Id="rId14" Type="http://schemas.openxmlformats.org/officeDocument/2006/relationships/hyperlink" Target="https://www.e-tar.lt/portal/legalAct.html?documentId=c80586b098c711e9ae2e9d61b1f977b3"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3600</Words>
  <Characters>2052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2024-06-12T07:32:00Z</dcterms:created>
  <dcterms:modified xsi:type="dcterms:W3CDTF">2024-06-18T18:29:00Z</dcterms:modified>
</cp:coreProperties>
</file>